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10E" w:rsidRPr="00EC6188" w:rsidRDefault="001A010E" w:rsidP="001A010E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2</w:t>
      </w:r>
      <w:r w:rsidR="00685B71">
        <w:rPr>
          <w:rFonts w:ascii="Times New Roman" w:hAnsi="Times New Roman"/>
        </w:rPr>
        <w:t>2</w:t>
      </w:r>
      <w:r>
        <w:rPr>
          <w:rFonts w:ascii="Times New Roman" w:hAnsi="Times New Roman"/>
        </w:rPr>
        <w:t>__</w:t>
      </w:r>
    </w:p>
    <w:p w:rsidR="001A010E" w:rsidRPr="00EC6188" w:rsidRDefault="001A010E" w:rsidP="001A010E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 № ___ от _____</w:t>
      </w:r>
    </w:p>
    <w:p w:rsidR="001A010E" w:rsidRDefault="001A010E" w:rsidP="001A01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85B71" w:rsidRDefault="00685B71" w:rsidP="00685B71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685B71" w:rsidRDefault="00685B71" w:rsidP="00685B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Согласие на обращение Арендодателя об </w:t>
      </w:r>
      <w:ins w:id="0" w:author="Столярова Ирина Алексеевна" w:date="2023-11-09T16:20:00Z">
        <w:r w:rsidR="00D81A06">
          <w:rPr>
            <w:rFonts w:ascii="Times New Roman" w:hAnsi="Times New Roman"/>
            <w:sz w:val="24"/>
            <w:szCs w:val="24"/>
          </w:rPr>
          <w:t xml:space="preserve">оплате </w:t>
        </w:r>
      </w:ins>
      <w:r>
        <w:rPr>
          <w:rFonts w:ascii="Times New Roman" w:hAnsi="Times New Roman"/>
          <w:sz w:val="24"/>
          <w:szCs w:val="24"/>
        </w:rPr>
        <w:t>арендной плат</w:t>
      </w:r>
      <w:ins w:id="1" w:author="Столярова Ирина Алексеевна" w:date="2023-11-09T16:20:00Z">
        <w:r w:rsidR="00D81A06">
          <w:rPr>
            <w:rFonts w:ascii="Times New Roman" w:hAnsi="Times New Roman"/>
            <w:sz w:val="24"/>
            <w:szCs w:val="24"/>
          </w:rPr>
          <w:t xml:space="preserve">ы </w:t>
        </w:r>
      </w:ins>
      <w:del w:id="2" w:author="Столярова Ирина Алексеевна" w:date="2023-11-09T16:20:00Z">
        <w:r w:rsidDel="00D81A06">
          <w:rPr>
            <w:rFonts w:ascii="Times New Roman" w:hAnsi="Times New Roman"/>
            <w:sz w:val="24"/>
            <w:szCs w:val="24"/>
          </w:rPr>
          <w:delText>е</w:delText>
        </w:r>
      </w:del>
      <w:r>
        <w:rPr>
          <w:rFonts w:ascii="Times New Roman" w:hAnsi="Times New Roman"/>
          <w:sz w:val="24"/>
          <w:szCs w:val="24"/>
        </w:rPr>
        <w:t xml:space="preserve"> </w:t>
      </w:r>
    </w:p>
    <w:p w:rsidR="00685B71" w:rsidRDefault="00685B71" w:rsidP="00685B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685B71" w:rsidRDefault="00685B71" w:rsidP="00685B7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85B71" w:rsidRDefault="00685B71" w:rsidP="00685B7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685B71" w:rsidRDefault="00685B71" w:rsidP="00685B7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685B71" w:rsidRDefault="00685B71" w:rsidP="00685B7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Арендодателя</w:t>
      </w:r>
      <w:r>
        <w:rPr>
          <w:rFonts w:ascii="Times New Roman" w:hAnsi="Times New Roman"/>
          <w:sz w:val="24"/>
          <w:szCs w:val="24"/>
        </w:rPr>
        <w:t>)</w:t>
      </w:r>
    </w:p>
    <w:p w:rsidR="00685B71" w:rsidRDefault="00685B71" w:rsidP="00685B7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685B71" w:rsidRDefault="00685B71" w:rsidP="00685B7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85B71" w:rsidRDefault="00685B71" w:rsidP="00685B7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Арендодателя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арендную плату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Арендодателя)</w:t>
      </w:r>
      <w:r>
        <w:rPr>
          <w:rFonts w:ascii="Times New Roman" w:hAnsi="Times New Roman"/>
          <w:sz w:val="24"/>
          <w:szCs w:val="24"/>
        </w:rPr>
        <w:t xml:space="preserve"> об арендной плате за аренду указанную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арендной плате в сумме, рассчитанной после произведения указанного взаимозачета будет исполнено _</w:t>
      </w:r>
      <w:proofErr w:type="gramStart"/>
      <w:r>
        <w:rPr>
          <w:rFonts w:ascii="Times New Roman" w:hAnsi="Times New Roman"/>
          <w:sz w:val="24"/>
          <w:szCs w:val="24"/>
        </w:rPr>
        <w:t>_._</w:t>
      </w:r>
      <w:proofErr w:type="gramEnd"/>
      <w:r>
        <w:rPr>
          <w:rFonts w:ascii="Times New Roman" w:hAnsi="Times New Roman"/>
          <w:sz w:val="24"/>
          <w:szCs w:val="24"/>
        </w:rPr>
        <w:t>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685B71" w:rsidRDefault="00685B71" w:rsidP="00685B71"/>
    <w:p w:rsidR="00685B71" w:rsidRDefault="00685B71" w:rsidP="00685B71"/>
    <w:p w:rsidR="00685B71" w:rsidRDefault="00685B71" w:rsidP="00685B71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685B71" w:rsidRDefault="00685B71" w:rsidP="00685B7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685B71" w:rsidRDefault="00685B71" w:rsidP="00685B71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85B71" w:rsidRDefault="00685B71" w:rsidP="00685B71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85B71" w:rsidRDefault="00685B71" w:rsidP="00685B71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0"/>
        <w:gridCol w:w="4811"/>
      </w:tblGrid>
      <w:tr w:rsidR="00685B71" w:rsidTr="006F5A60">
        <w:tc>
          <w:tcPr>
            <w:tcW w:w="4785" w:type="dxa"/>
          </w:tcPr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Арендодателя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Арендатора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3" w:author="Столярова Ирина Алексеевна" w:date="2023-11-09T16:21:00Z">
              <w:r w:rsidRPr="00ED3923" w:rsidDel="00D81A06">
                <w:rPr>
                  <w:rFonts w:ascii="Times New Roman" w:hAnsi="Times New Roman"/>
                  <w:sz w:val="24"/>
                  <w:szCs w:val="24"/>
                </w:rPr>
                <w:delText>___________________________</w:delText>
              </w:r>
            </w:del>
            <w:ins w:id="4" w:author="Столярова Ирина Алексеевна" w:date="2023-11-09T16:21:00Z">
              <w:r w:rsidR="00D81A06">
                <w:rPr>
                  <w:rFonts w:ascii="Times New Roman" w:hAnsi="Times New Roman"/>
                  <w:sz w:val="24"/>
                  <w:szCs w:val="24"/>
                </w:rPr>
                <w:t>Генеральный директор ООО «БНГРЭ»</w:t>
              </w:r>
            </w:ins>
          </w:p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5B71" w:rsidRPr="00ED3923" w:rsidRDefault="00685B71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</w:t>
            </w:r>
            <w:ins w:id="5" w:author="Столярова Ирина Алексеевна" w:date="2023-11-09T16:21:00Z">
              <w:r w:rsidR="00D81A06">
                <w:rPr>
                  <w:rFonts w:ascii="Times New Roman" w:hAnsi="Times New Roman"/>
                  <w:sz w:val="24"/>
                  <w:szCs w:val="24"/>
                </w:rPr>
                <w:t>Н.Ф. Ганиев</w:t>
              </w:r>
            </w:ins>
            <w:del w:id="6" w:author="Столярова Ирина Алексеевна" w:date="2023-11-09T16:21:00Z">
              <w:r w:rsidRPr="00ED3923" w:rsidDel="00D81A06">
                <w:rPr>
                  <w:rFonts w:ascii="Times New Roman" w:hAnsi="Times New Roman"/>
                  <w:sz w:val="24"/>
                  <w:szCs w:val="24"/>
                </w:rPr>
                <w:delText>__________</w:delText>
              </w:r>
            </w:del>
          </w:p>
        </w:tc>
      </w:tr>
    </w:tbl>
    <w:p w:rsidR="00C60765" w:rsidRDefault="00D81A06" w:rsidP="00685B71">
      <w:pPr>
        <w:spacing w:after="0"/>
        <w:jc w:val="center"/>
      </w:pPr>
      <w:bookmarkStart w:id="7" w:name="_GoBack"/>
      <w:bookmarkEnd w:id="7"/>
    </w:p>
    <w:sectPr w:rsidR="00C60765" w:rsidSect="0005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10E"/>
    <w:rsid w:val="00052DE1"/>
    <w:rsid w:val="001A010E"/>
    <w:rsid w:val="00644DCC"/>
    <w:rsid w:val="00685B71"/>
    <w:rsid w:val="00D81A06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DB70"/>
  <w15:docId w15:val="{CB63BA1D-B6C3-4A01-8A04-C3E8D6D4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01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Столярова Ирина Алексеевна</cp:lastModifiedBy>
  <cp:revision>4</cp:revision>
  <dcterms:created xsi:type="dcterms:W3CDTF">2021-12-07T12:51:00Z</dcterms:created>
  <dcterms:modified xsi:type="dcterms:W3CDTF">2023-11-09T09:21:00Z</dcterms:modified>
</cp:coreProperties>
</file>